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6067B0" w14:textId="77777777" w:rsidR="00927B90" w:rsidRPr="00927B90" w:rsidRDefault="00927B90" w:rsidP="00927B90">
      <w:r w:rsidRPr="00927B90">
        <w:rPr>
          <w:b/>
          <w:bCs/>
          <w:u w:val="single"/>
        </w:rPr>
        <w:t>PANTHER ANIMATION SCRIPT (Approx. 2.45 Mins)</w:t>
      </w:r>
    </w:p>
    <w:p w14:paraId="2676C945" w14:textId="77777777" w:rsidR="00927B90" w:rsidRPr="00927B90" w:rsidRDefault="00927B90" w:rsidP="00927B90">
      <w:r w:rsidRPr="00927B90">
        <w:rPr>
          <w:b/>
          <w:bCs/>
          <w:u w:val="single"/>
        </w:rPr>
        <w:t>Written By Jide Johnson</w:t>
      </w:r>
    </w:p>
    <w:p w14:paraId="36141922" w14:textId="298EA432" w:rsidR="00927B90" w:rsidRPr="00927B90" w:rsidRDefault="00927B90" w:rsidP="00927B90">
      <w:del w:id="0" w:author="Fagbodun, Elizabeth O" w:date="2025-09-22T11:23:00Z" w16du:dateUtc="2025-09-22T10:23:00Z">
        <w:r w:rsidRPr="00927B90" w:rsidDel="00B244A6">
          <w:rPr>
            <w:b/>
            <w:bCs/>
          </w:rPr>
          <w:delText>[Opening Scene: Calming music, friendly visuals of hospitals and healthcare professionals.]</w:delText>
        </w:r>
      </w:del>
    </w:p>
    <w:p w14:paraId="2F4DB3A3" w14:textId="0E225CF5" w:rsidR="00927B90" w:rsidRPr="00927B90" w:rsidRDefault="33AED749" w:rsidP="0024622F">
      <w:r>
        <w:t>Narrator:</w:t>
      </w:r>
      <w:r>
        <w:br/>
        <w:t xml:space="preserve">"Welcome to </w:t>
      </w:r>
      <w:r w:rsidR="18797625">
        <w:t xml:space="preserve">the </w:t>
      </w:r>
      <w:r>
        <w:t>PANTHER</w:t>
      </w:r>
      <w:r w:rsidR="5CE00F55">
        <w:t xml:space="preserve"> </w:t>
      </w:r>
      <w:r>
        <w:t>trial</w:t>
      </w:r>
      <w:r w:rsidR="00310C6A">
        <w:t xml:space="preserve"> </w:t>
      </w:r>
      <w:r w:rsidR="00AA7F0B">
        <w:t>which</w:t>
      </w:r>
      <w:r>
        <w:t xml:space="preserve"> could </w:t>
      </w:r>
      <w:r w:rsidR="002C7A88">
        <w:t>help</w:t>
      </w:r>
      <w:r>
        <w:t xml:space="preserve"> how we treat </w:t>
      </w:r>
      <w:r w:rsidR="2C42D6CE" w:rsidRPr="414EF069">
        <w:rPr>
          <w:rFonts w:ascii="Aptos" w:eastAsia="Aptos" w:hAnsi="Aptos" w:cs="Aptos"/>
        </w:rPr>
        <w:t>critically</w:t>
      </w:r>
      <w:r>
        <w:t xml:space="preserve"> </w:t>
      </w:r>
      <w:r w:rsidR="2FF4B9E1">
        <w:t xml:space="preserve">ill </w:t>
      </w:r>
      <w:r>
        <w:t xml:space="preserve">patients in intensive care. </w:t>
      </w:r>
      <w:r w:rsidR="00310C6A">
        <w:t>Many</w:t>
      </w:r>
      <w:r>
        <w:t xml:space="preserve"> hospitals are involved in research to find better treatments for serious health conditions</w:t>
      </w:r>
      <w:r w:rsidR="00310C6A">
        <w:t>.</w:t>
      </w:r>
      <w:r>
        <w:t xml:space="preserve"> PANTHER is one of these </w:t>
      </w:r>
      <w:r w:rsidR="6AAA3AC6">
        <w:t xml:space="preserve">research </w:t>
      </w:r>
      <w:r w:rsidR="16B920E5">
        <w:t>trials</w:t>
      </w:r>
      <w:r w:rsidR="368BC42B">
        <w:t xml:space="preserve"> </w:t>
      </w:r>
      <w:r>
        <w:t>vital</w:t>
      </w:r>
      <w:r w:rsidR="3CF397D6">
        <w:t xml:space="preserve"> </w:t>
      </w:r>
      <w:r w:rsidR="00310C6A">
        <w:t>for</w:t>
      </w:r>
      <w:r w:rsidR="3CF397D6">
        <w:t xml:space="preserve"> improv</w:t>
      </w:r>
      <w:r w:rsidR="00310C6A">
        <w:t>ing</w:t>
      </w:r>
      <w:r w:rsidR="5F49143F">
        <w:t xml:space="preserve"> treatment</w:t>
      </w:r>
      <w:r w:rsidR="00082F4E">
        <w:t>s</w:t>
      </w:r>
      <w:r w:rsidR="5F49143F">
        <w:t xml:space="preserve"> for </w:t>
      </w:r>
      <w:r w:rsidR="3CF397D6">
        <w:t>patient</w:t>
      </w:r>
      <w:r w:rsidR="4588A0AF">
        <w:t>s</w:t>
      </w:r>
      <w:r>
        <w:t>.</w:t>
      </w:r>
      <w:r w:rsidR="5AAF27DC">
        <w:t xml:space="preserve"> We are asking you if you would like to be involved in this study. If you are too unwell, we will ask a friend or relative </w:t>
      </w:r>
      <w:r w:rsidR="00310C6A">
        <w:t>if</w:t>
      </w:r>
      <w:r w:rsidR="5AAF27DC">
        <w:t xml:space="preserve"> you</w:t>
      </w:r>
      <w:r w:rsidR="00310C6A">
        <w:t>’d</w:t>
      </w:r>
      <w:r w:rsidR="5AAF27DC">
        <w:t xml:space="preserve"> like to take part. This video describes what is involved.</w:t>
      </w:r>
    </w:p>
    <w:p w14:paraId="3C15089D" w14:textId="359A22D7" w:rsidR="00927B90" w:rsidRPr="00927B90" w:rsidRDefault="00927B90" w:rsidP="0024622F"/>
    <w:p w14:paraId="0DF85205" w14:textId="5C9F2334" w:rsidR="00927B90" w:rsidRPr="00927B90" w:rsidDel="00B244A6" w:rsidRDefault="00927B90" w:rsidP="00927B90">
      <w:pPr>
        <w:rPr>
          <w:del w:id="1" w:author="Fagbodun, Elizabeth O" w:date="2025-09-22T11:23:00Z" w16du:dateUtc="2025-09-22T10:23:00Z"/>
        </w:rPr>
      </w:pPr>
      <w:del w:id="2" w:author="Fagbodun, Elizabeth O" w:date="2025-09-22T11:23:00Z" w16du:dateUtc="2025-09-22T10:23:00Z">
        <w:r w:rsidRPr="00927B90" w:rsidDel="00B244A6">
          <w:rPr>
            <w:b/>
            <w:bCs/>
          </w:rPr>
          <w:delText>[Scene shifts to a patient in an ICU, with animations highlighting organ support.]</w:delText>
        </w:r>
      </w:del>
    </w:p>
    <w:p w14:paraId="0A6F3B46" w14:textId="1DBB600E" w:rsidR="00927B90" w:rsidRPr="00927B90" w:rsidRDefault="00927B90" w:rsidP="30F2D9BB">
      <w:r>
        <w:br/>
      </w:r>
      <w:r w:rsidR="47CCBAB8">
        <w:t>"Patients in intensive care often face life-threatening conditions or pandemic infections</w:t>
      </w:r>
      <w:r w:rsidR="32363909">
        <w:t xml:space="preserve"> which can cause</w:t>
      </w:r>
      <w:r w:rsidR="32363909" w:rsidRPr="6BE3963E">
        <w:rPr>
          <w:rFonts w:ascii="Aptos" w:eastAsia="Aptos" w:hAnsi="Aptos" w:cs="Aptos"/>
        </w:rPr>
        <w:t xml:space="preserve"> difficulties with breathing and may need support from a breathing machine</w:t>
      </w:r>
      <w:r w:rsidR="47CCBAB8">
        <w:t xml:space="preserve">. Sadly, there are currently no proven medicines to treat critically ill patients </w:t>
      </w:r>
      <w:r w:rsidR="4901BB31">
        <w:t>with lung problems</w:t>
      </w:r>
      <w:r w:rsidR="47CCBAB8">
        <w:t>. But together, we can change that."</w:t>
      </w:r>
    </w:p>
    <w:p w14:paraId="68419B68" w14:textId="315B9B9C" w:rsidR="00927B90" w:rsidRPr="00927B90" w:rsidDel="00B244A6" w:rsidRDefault="00927B90" w:rsidP="00927B90">
      <w:pPr>
        <w:rPr>
          <w:del w:id="3" w:author="Fagbodun, Elizabeth O" w:date="2025-09-22T11:19:00Z" w16du:dateUtc="2025-09-22T10:19:00Z"/>
        </w:rPr>
      </w:pPr>
      <w:del w:id="4" w:author="Fagbodun, Elizabeth O" w:date="2025-09-22T11:19:00Z" w16du:dateUtc="2025-09-22T10:19:00Z">
        <w:r w:rsidRPr="6BE3963E" w:rsidDel="00B244A6">
          <w:rPr>
            <w:b/>
            <w:bCs/>
          </w:rPr>
          <w:delText xml:space="preserve">[Visuals of diverse patient groups </w:delText>
        </w:r>
        <w:r w:rsidR="5D6BF74A" w:rsidRPr="6BE3963E" w:rsidDel="00B244A6">
          <w:rPr>
            <w:b/>
            <w:bCs/>
          </w:rPr>
          <w:delText>labelled</w:delText>
        </w:r>
        <w:r w:rsidRPr="6BE3963E" w:rsidDel="00B244A6">
          <w:rPr>
            <w:b/>
            <w:bCs/>
          </w:rPr>
          <w:delText xml:space="preserve"> as “hyperinflammatory” and “hypoinflammatory.”]</w:delText>
        </w:r>
      </w:del>
    </w:p>
    <w:p w14:paraId="37F3E0B7" w14:textId="606EA5A3" w:rsidR="00927B90" w:rsidRPr="00927B90" w:rsidRDefault="00927B90" w:rsidP="00927B90">
      <w:r>
        <w:br/>
      </w:r>
      <w:r w:rsidR="47CCBAB8">
        <w:t xml:space="preserve">"Through research, we’ve discovered that critically ill patients fall into groups that </w:t>
      </w:r>
      <w:r w:rsidR="47A3A928">
        <w:t xml:space="preserve">may </w:t>
      </w:r>
      <w:r w:rsidR="47CCBAB8">
        <w:t xml:space="preserve">respond differently to treatments. By studying these groups, PANTHER aims to identify </w:t>
      </w:r>
      <w:r w:rsidR="51C57F58">
        <w:t xml:space="preserve">the right </w:t>
      </w:r>
      <w:r w:rsidR="47CCBAB8">
        <w:t>medicine that work</w:t>
      </w:r>
      <w:r w:rsidR="484543FD">
        <w:t>s</w:t>
      </w:r>
      <w:r w:rsidR="47CCBAB8">
        <w:t xml:space="preserve"> best for each patient."</w:t>
      </w:r>
    </w:p>
    <w:p w14:paraId="22009098" w14:textId="798C9910" w:rsidR="00927B90" w:rsidRPr="00927B90" w:rsidDel="00B244A6" w:rsidRDefault="00927B90" w:rsidP="00927B90">
      <w:pPr>
        <w:rPr>
          <w:del w:id="5" w:author="Fagbodun, Elizabeth O" w:date="2025-09-22T11:23:00Z" w16du:dateUtc="2025-09-22T10:23:00Z"/>
        </w:rPr>
      </w:pPr>
      <w:del w:id="6" w:author="Fagbodun, Elizabeth O" w:date="2025-09-22T11:23:00Z" w16du:dateUtc="2025-09-22T10:23:00Z">
        <w:r w:rsidRPr="00927B90" w:rsidDel="00B244A6">
          <w:rPr>
            <w:b/>
            <w:bCs/>
          </w:rPr>
          <w:delText>[Transition to animated diagrams of a platform trial.]</w:delText>
        </w:r>
      </w:del>
    </w:p>
    <w:p w14:paraId="0AB7CEF8" w14:textId="66C2BA8A" w:rsidR="00927B90" w:rsidRPr="00927B90" w:rsidRDefault="00927B90" w:rsidP="00927B90">
      <w:r w:rsidRPr="00927B90">
        <w:br/>
        <w:t>PANTHER is a ‘platform trial,’ testing multiple treatments at the same time. Medicines that help continue; those that do</w:t>
      </w:r>
      <w:ins w:id="7" w:author="Fagbodun, Elizabeth O" w:date="2025-09-22T11:20:00Z" w16du:dateUtc="2025-09-22T10:20:00Z">
        <w:r w:rsidR="00B244A6">
          <w:t xml:space="preserve"> not</w:t>
        </w:r>
      </w:ins>
      <w:del w:id="8" w:author="Fagbodun, Elizabeth O" w:date="2025-09-22T11:20:00Z" w16du:dateUtc="2025-09-22T10:20:00Z">
        <w:r w:rsidRPr="00927B90" w:rsidDel="00B244A6">
          <w:delText>n’t</w:delText>
        </w:r>
      </w:del>
      <w:r w:rsidRPr="00927B90">
        <w:t xml:space="preserve"> are stopped. New treatments can even be added along the way."</w:t>
      </w:r>
    </w:p>
    <w:p w14:paraId="488BB8F7" w14:textId="11176432" w:rsidR="00927B90" w:rsidRPr="00927B90" w:rsidDel="00B244A6" w:rsidRDefault="00927B90" w:rsidP="00927B90">
      <w:pPr>
        <w:rPr>
          <w:del w:id="9" w:author="Fagbodun, Elizabeth O" w:date="2025-09-22T11:23:00Z" w16du:dateUtc="2025-09-22T10:23:00Z"/>
        </w:rPr>
      </w:pPr>
      <w:del w:id="10" w:author="Fagbodun, Elizabeth O" w:date="2025-09-22T11:23:00Z" w16du:dateUtc="2025-09-22T10:23:00Z">
        <w:r w:rsidRPr="00927B90" w:rsidDel="00B244A6">
          <w:rPr>
            <w:b/>
            <w:bCs/>
          </w:rPr>
          <w:delText>[Global map highlighting hospitals in the UK and worldwide.]</w:delText>
        </w:r>
      </w:del>
    </w:p>
    <w:p w14:paraId="3343B067" w14:textId="0DDF01AF" w:rsidR="00927B90" w:rsidRPr="00927B90" w:rsidRDefault="00927B90" w:rsidP="00927B90">
      <w:r>
        <w:br/>
      </w:r>
      <w:r w:rsidR="06B9BBD0">
        <w:t>"The trial will run in up to 70 hospitals globally</w:t>
      </w:r>
      <w:r w:rsidR="31DC728B">
        <w:t>. If you, your relative or friend take</w:t>
      </w:r>
      <w:r w:rsidR="371A433C">
        <w:t>s</w:t>
      </w:r>
      <w:r w:rsidR="31DC728B">
        <w:t xml:space="preserve"> part in this study</w:t>
      </w:r>
      <w:r w:rsidR="06B9BBD0">
        <w:t>,</w:t>
      </w:r>
      <w:r w:rsidR="7FA978D4">
        <w:t xml:space="preserve"> a blood sample will be taken</w:t>
      </w:r>
      <w:r w:rsidR="6F6CE626">
        <w:t xml:space="preserve"> to work out which group a patient belongs to</w:t>
      </w:r>
      <w:r w:rsidR="047AA45F">
        <w:t>.</w:t>
      </w:r>
      <w:r w:rsidR="7FA978D4">
        <w:t xml:space="preserve"> </w:t>
      </w:r>
      <w:r w:rsidR="06B9BBD0">
        <w:t xml:space="preserve">  </w:t>
      </w:r>
      <w:r w:rsidR="2FF432D7">
        <w:t>T</w:t>
      </w:r>
      <w:r w:rsidR="06B9BBD0">
        <w:t>reatments</w:t>
      </w:r>
      <w:r w:rsidR="65860428">
        <w:t xml:space="preserve"> will be</w:t>
      </w:r>
      <w:r w:rsidR="06B9BBD0">
        <w:t xml:space="preserve"> assigned randomly by a computer</w:t>
      </w:r>
      <w:r w:rsidR="300F2D45">
        <w:t xml:space="preserve">, and means people are put </w:t>
      </w:r>
      <w:del w:id="11" w:author="Fagbodun, Elizabeth O" w:date="2025-09-22T11:24:00Z" w16du:dateUtc="2025-09-22T10:24:00Z">
        <w:r w:rsidR="300F2D45" w:rsidDel="00BE538C">
          <w:delText xml:space="preserve">into </w:delText>
        </w:r>
        <w:r w:rsidR="00727C19" w:rsidDel="00BE538C">
          <w:delText xml:space="preserve"> categories</w:delText>
        </w:r>
      </w:del>
      <w:ins w:id="12" w:author="Fagbodun, Elizabeth O" w:date="2025-09-22T11:24:00Z" w16du:dateUtc="2025-09-22T10:24:00Z">
        <w:r w:rsidR="00BE538C">
          <w:t>into categories</w:t>
        </w:r>
      </w:ins>
      <w:r w:rsidR="00727C19">
        <w:t xml:space="preserve"> </w:t>
      </w:r>
      <w:r w:rsidR="300F2D45">
        <w:t>by chance</w:t>
      </w:r>
      <w:r w:rsidR="06B9BBD0">
        <w:t xml:space="preserve"> to ensure fair comparisons.</w:t>
      </w:r>
      <w:r w:rsidR="00F5499B">
        <w:t>”.</w:t>
      </w:r>
      <w:r w:rsidR="49CBCC55">
        <w:t xml:space="preserve"> </w:t>
      </w:r>
    </w:p>
    <w:p w14:paraId="3FF4B9E6" w14:textId="7A6DF82A" w:rsidR="47CCBAB8" w:rsidDel="00B244A6" w:rsidRDefault="47CCBAB8">
      <w:pPr>
        <w:rPr>
          <w:del w:id="13" w:author="Fagbodun, Elizabeth O" w:date="2025-09-22T11:24:00Z" w16du:dateUtc="2025-09-22T10:24:00Z"/>
        </w:rPr>
      </w:pPr>
      <w:del w:id="14" w:author="Fagbodun, Elizabeth O" w:date="2025-09-22T11:24:00Z" w16du:dateUtc="2025-09-22T10:24:00Z">
        <w:r w:rsidRPr="30F2D9BB" w:rsidDel="00B244A6">
          <w:rPr>
            <w:b/>
            <w:bCs/>
          </w:rPr>
          <w:lastRenderedPageBreak/>
          <w:delText>[Scene of a nurse gently taking a blood sample.]</w:delText>
        </w:r>
      </w:del>
    </w:p>
    <w:p w14:paraId="2BFE5C0D" w14:textId="2A826009" w:rsidR="00927B90" w:rsidRPr="00927B90" w:rsidRDefault="6478F61A">
      <w:r>
        <w:t>W</w:t>
      </w:r>
      <w:r w:rsidR="47CCBAB8">
        <w:t>e</w:t>
      </w:r>
      <w:r w:rsidR="2D8F3B25">
        <w:t xml:space="preserve"> may </w:t>
      </w:r>
      <w:r w:rsidR="47CCBAB8">
        <w:t xml:space="preserve">collect a nasal swab, </w:t>
      </w:r>
      <w:r w:rsidR="0761B76C">
        <w:t xml:space="preserve">some </w:t>
      </w:r>
      <w:r w:rsidR="008E6AFA">
        <w:t>additional</w:t>
      </w:r>
      <w:r w:rsidR="0761B76C">
        <w:t xml:space="preserve"> </w:t>
      </w:r>
      <w:r w:rsidR="47CCBAB8">
        <w:t xml:space="preserve">blood and lung fluid samples. We’d also like to ask some questions </w:t>
      </w:r>
      <w:r w:rsidR="0023633D">
        <w:t xml:space="preserve">on wellbeing </w:t>
      </w:r>
      <w:r w:rsidR="47CCBAB8">
        <w:t xml:space="preserve">and </w:t>
      </w:r>
      <w:r w:rsidR="00B62787">
        <w:t>mobility</w:t>
      </w:r>
      <w:r w:rsidR="47CCBAB8">
        <w:t xml:space="preserve"> whilst in hospital. </w:t>
      </w:r>
      <w:r w:rsidR="00E05120">
        <w:t xml:space="preserve">3 and </w:t>
      </w:r>
      <w:ins w:id="15" w:author="Fagbodun, Elizabeth O" w:date="2025-09-22T10:58:00Z" w16du:dateUtc="2025-09-22T09:58:00Z">
        <w:r w:rsidR="00717F4B">
          <w:t>6</w:t>
        </w:r>
      </w:ins>
      <w:del w:id="16" w:author="Fagbodun, Elizabeth O" w:date="2025-09-22T10:58:00Z" w16du:dateUtc="2025-09-22T09:58:00Z">
        <w:r w:rsidR="00E05120" w:rsidDel="00717F4B">
          <w:delText>12</w:delText>
        </w:r>
      </w:del>
      <w:r w:rsidR="00E05120">
        <w:t>mths later</w:t>
      </w:r>
      <w:del w:id="17" w:author="Fagbodun, Elizabeth O" w:date="2025-09-22T11:21:00Z" w16du:dateUtc="2025-09-22T10:21:00Z">
        <w:r w:rsidR="00E05120" w:rsidDel="00B244A6">
          <w:delText xml:space="preserve">, </w:delText>
        </w:r>
      </w:del>
      <w:r w:rsidR="47CCBAB8">
        <w:t>, we</w:t>
      </w:r>
      <w:ins w:id="18" w:author="Fagbodun, Elizabeth O" w:date="2025-09-22T11:21:00Z" w16du:dateUtc="2025-09-22T10:21:00Z">
        <w:r w:rsidR="00B244A6">
          <w:t xml:space="preserve"> </w:t>
        </w:r>
        <w:proofErr w:type="spellStart"/>
        <w:r w:rsidR="00B244A6">
          <w:t>may</w:t>
        </w:r>
      </w:ins>
      <w:del w:id="19" w:author="Fagbodun, Elizabeth O" w:date="2025-09-22T11:21:00Z" w16du:dateUtc="2025-09-22T10:21:00Z">
        <w:r w:rsidR="47CCBAB8" w:rsidDel="00B244A6">
          <w:delText xml:space="preserve">’ll </w:delText>
        </w:r>
      </w:del>
      <w:r w:rsidR="47CCBAB8">
        <w:t>check</w:t>
      </w:r>
      <w:proofErr w:type="spellEnd"/>
      <w:r w:rsidR="47CCBAB8">
        <w:t xml:space="preserve"> </w:t>
      </w:r>
      <w:r w:rsidR="006F73C8">
        <w:t xml:space="preserve">in </w:t>
      </w:r>
      <w:r w:rsidR="009C009C">
        <w:t xml:space="preserve">again and provide some </w:t>
      </w:r>
      <w:r w:rsidR="47CCBAB8">
        <w:t>questionnaires</w:t>
      </w:r>
      <w:r w:rsidR="009C009C">
        <w:t xml:space="preserve"> to complete</w:t>
      </w:r>
      <w:r w:rsidR="47CCBAB8">
        <w:t>. Questionnaires will either be completed on the phone or by email if preferred. This will help us understand the long-term impact of the treatments.</w:t>
      </w:r>
    </w:p>
    <w:p w14:paraId="09781E88" w14:textId="08E88DA9" w:rsidR="30F2D9BB" w:rsidRDefault="30F2D9BB" w:rsidP="30F2D9BB"/>
    <w:p w14:paraId="581E3976" w14:textId="7C1B6EED" w:rsidR="00927B90" w:rsidRPr="00927B90" w:rsidDel="00B244A6" w:rsidRDefault="00927B90" w:rsidP="00927B90">
      <w:pPr>
        <w:rPr>
          <w:del w:id="20" w:author="Fagbodun, Elizabeth O" w:date="2025-09-22T11:24:00Z" w16du:dateUtc="2025-09-22T10:24:00Z"/>
        </w:rPr>
      </w:pPr>
      <w:del w:id="21" w:author="Fagbodun, Elizabeth O" w:date="2025-09-22T11:24:00Z" w16du:dateUtc="2025-09-22T10:24:00Z">
        <w:r w:rsidRPr="00927B90" w:rsidDel="00B244A6">
          <w:rPr>
            <w:b/>
            <w:bCs/>
          </w:rPr>
          <w:delText>[A pop up of an email / phone notification when it says: "we'll check in...".]</w:delText>
        </w:r>
      </w:del>
    </w:p>
    <w:p w14:paraId="1A8F3C6F" w14:textId="4C9B07D7" w:rsidR="00927B90" w:rsidRPr="00927B90" w:rsidRDefault="00927B90" w:rsidP="00927B90">
      <w:r w:rsidRPr="00927B90">
        <w:t xml:space="preserve">Taking part in the study may or may not help the person taking part, but it will help </w:t>
      </w:r>
      <w:r w:rsidR="00C07962">
        <w:t>us</w:t>
      </w:r>
      <w:r w:rsidR="00082F4E">
        <w:t xml:space="preserve"> </w:t>
      </w:r>
      <w:r w:rsidRPr="00927B90">
        <w:t>learn more about the best treatments for people who have the same illness or condition.”</w:t>
      </w:r>
    </w:p>
    <w:p w14:paraId="040E3CA1" w14:textId="4E0D70B1" w:rsidR="00927B90" w:rsidRPr="00927B90" w:rsidRDefault="00927B90" w:rsidP="00927B90">
      <w:r w:rsidRPr="00927B90">
        <w:t xml:space="preserve">If you say yes to </w:t>
      </w:r>
      <w:r w:rsidR="004502A6">
        <w:t>this</w:t>
      </w:r>
      <w:r w:rsidRPr="00927B90">
        <w:t xml:space="preserve"> study, </w:t>
      </w:r>
      <w:r w:rsidR="004502A6">
        <w:t>we</w:t>
      </w:r>
      <w:r w:rsidRPr="00927B90">
        <w:t xml:space="preserve"> will provide</w:t>
      </w:r>
      <w:r w:rsidR="004502A6">
        <w:t xml:space="preserve"> you w</w:t>
      </w:r>
      <w:r w:rsidRPr="00927B90">
        <w:t>ith a participant information sheet and consent form to show you are happy to take part in this research.</w:t>
      </w:r>
    </w:p>
    <w:p w14:paraId="313898D9" w14:textId="0F976349" w:rsidR="00927B90" w:rsidRPr="00927B90" w:rsidRDefault="00927B90">
      <w:r>
        <w:br/>
      </w:r>
      <w:r w:rsidR="47CCBAB8">
        <w:t xml:space="preserve">Deciding to participate is entirely up to you. </w:t>
      </w:r>
      <w:ins w:id="22" w:author="Fagbodun, Elizabeth O" w:date="2025-09-22T11:22:00Z" w16du:dateUtc="2025-09-22T10:22:00Z">
        <w:r w:rsidR="00B244A6">
          <w:t>Whether you say yes or no to the study, you will still receive the best care the hospital can give</w:t>
        </w:r>
      </w:ins>
      <w:del w:id="23" w:author="Fagbodun, Elizabeth O" w:date="2025-09-22T11:22:00Z" w16du:dateUtc="2025-09-22T10:22:00Z">
        <w:r w:rsidR="47CCBAB8" w:rsidDel="00B244A6">
          <w:delText xml:space="preserve">Saying yes or no won’t affect </w:delText>
        </w:r>
        <w:r w:rsidR="008774EB" w:rsidDel="00B244A6">
          <w:delText>any</w:delText>
        </w:r>
        <w:r w:rsidR="47CCBAB8" w:rsidDel="00B244A6">
          <w:delText xml:space="preserve"> care</w:delText>
        </w:r>
        <w:r w:rsidR="008774EB" w:rsidDel="00B244A6">
          <w:delText xml:space="preserve"> received</w:delText>
        </w:r>
      </w:del>
      <w:r w:rsidR="47CCBAB8">
        <w:t xml:space="preserve">. If you </w:t>
      </w:r>
      <w:r w:rsidR="00484667">
        <w:t>agree</w:t>
      </w:r>
      <w:r w:rsidR="47CCBAB8">
        <w:t xml:space="preserve">, you can change your mind at any time." We encourage you to ask </w:t>
      </w:r>
      <w:r w:rsidR="4278351B">
        <w:t xml:space="preserve"> </w:t>
      </w:r>
      <w:r w:rsidR="48EC042D">
        <w:t xml:space="preserve"> your </w:t>
      </w:r>
      <w:r w:rsidR="47CCBAB8">
        <w:t>research nurse</w:t>
      </w:r>
      <w:r w:rsidR="47F60C6F">
        <w:t xml:space="preserve"> or doctor</w:t>
      </w:r>
      <w:r w:rsidR="47CCBAB8">
        <w:t xml:space="preserve"> about any questions you might have. </w:t>
      </w:r>
      <w:r w:rsidR="00C3642F">
        <w:t xml:space="preserve">If your relative or friend </w:t>
      </w:r>
      <w:proofErr w:type="gramStart"/>
      <w:r w:rsidR="00C3642F">
        <w:t>was not able to</w:t>
      </w:r>
      <w:proofErr w:type="gramEnd"/>
      <w:r w:rsidR="00C3642F">
        <w:t xml:space="preserve"> </w:t>
      </w:r>
      <w:r w:rsidR="00FB0388">
        <w:t>give their opinion initially, o</w:t>
      </w:r>
      <w:r w:rsidR="47CCBAB8">
        <w:t>nce</w:t>
      </w:r>
      <w:r w:rsidR="00765066">
        <w:t xml:space="preserve"> </w:t>
      </w:r>
      <w:r w:rsidR="00FB0388">
        <w:t>they are</w:t>
      </w:r>
      <w:r w:rsidR="47CCBAB8">
        <w:t xml:space="preserve"> well enough, they will be asked if they wish to continue in the study and they can say yes or no.</w:t>
      </w:r>
    </w:p>
    <w:p w14:paraId="634C84B0" w14:textId="3A8B8E6C" w:rsidR="00927B90" w:rsidRPr="00927B90" w:rsidDel="00B244A6" w:rsidRDefault="00927B90" w:rsidP="00927B90">
      <w:pPr>
        <w:rPr>
          <w:del w:id="24" w:author="Fagbodun, Elizabeth O" w:date="2025-09-22T11:24:00Z" w16du:dateUtc="2025-09-22T10:24:00Z"/>
        </w:rPr>
      </w:pPr>
      <w:del w:id="25" w:author="Fagbodun, Elizabeth O" w:date="2025-09-22T11:24:00Z" w16du:dateUtc="2025-09-22T10:24:00Z">
        <w:r w:rsidRPr="00927B90" w:rsidDel="00B244A6">
          <w:rPr>
            <w:b/>
            <w:bCs/>
          </w:rPr>
          <w:delText>[Scene of a research committee approving documents.]</w:delText>
        </w:r>
      </w:del>
    </w:p>
    <w:p w14:paraId="098B3533" w14:textId="77777777" w:rsidR="00927B90" w:rsidRPr="00927B90" w:rsidRDefault="00927B90" w:rsidP="00927B90">
      <w:r w:rsidRPr="00927B90">
        <w:br/>
        <w:t>"Every step of PANTHER is reviewed by an independent committee to ensure it’s safe and ethical."</w:t>
      </w:r>
    </w:p>
    <w:p w14:paraId="3C849029" w14:textId="048CFE04" w:rsidR="00927B90" w:rsidRPr="00927B90" w:rsidDel="00B244A6" w:rsidRDefault="00927B90" w:rsidP="00927B90">
      <w:pPr>
        <w:rPr>
          <w:del w:id="26" w:author="Fagbodun, Elizabeth O" w:date="2025-09-22T11:24:00Z" w16du:dateUtc="2025-09-22T10:24:00Z"/>
        </w:rPr>
      </w:pPr>
      <w:del w:id="27" w:author="Fagbodun, Elizabeth O" w:date="2025-09-22T11:24:00Z" w16du:dateUtc="2025-09-22T10:24:00Z">
        <w:r w:rsidRPr="00927B90" w:rsidDel="00B244A6">
          <w:rPr>
            <w:b/>
            <w:bCs/>
          </w:rPr>
          <w:delText>[Closing Scene: Smiling healthcare workers and patients.]</w:delText>
        </w:r>
      </w:del>
    </w:p>
    <w:p w14:paraId="449B5C4C" w14:textId="77777777" w:rsidR="00927B90" w:rsidRPr="00927B90" w:rsidRDefault="00927B90" w:rsidP="00927B90">
      <w:r w:rsidRPr="00927B90">
        <w:br/>
        <w:t>"Your participation could help transform treatment for critically ill patients. Ready to make a difference? Talk to a research nurse today!"</w:t>
      </w:r>
    </w:p>
    <w:p w14:paraId="17309C90" w14:textId="3C78A65F" w:rsidR="00927B90" w:rsidRPr="00927B90" w:rsidDel="00B244A6" w:rsidRDefault="00927B90" w:rsidP="00927B90">
      <w:pPr>
        <w:rPr>
          <w:del w:id="28" w:author="Fagbodun, Elizabeth O" w:date="2025-09-22T11:24:00Z" w16du:dateUtc="2025-09-22T10:24:00Z"/>
        </w:rPr>
      </w:pPr>
      <w:del w:id="29" w:author="Fagbodun, Elizabeth O" w:date="2025-09-22T11:24:00Z" w16du:dateUtc="2025-09-22T10:24:00Z">
        <w:r w:rsidRPr="00927B90" w:rsidDel="00B244A6">
          <w:rPr>
            <w:b/>
            <w:bCs/>
          </w:rPr>
          <w:delText>[End Screen: Contact details, logos, and website.]</w:delText>
        </w:r>
      </w:del>
    </w:p>
    <w:p w14:paraId="3EF308B2" w14:textId="0C00437D" w:rsidR="00927B90" w:rsidRPr="00927B90" w:rsidRDefault="00927B90" w:rsidP="00927B90">
      <w:r w:rsidRPr="00927B90">
        <w:br/>
        <w:t>"Learn more at</w:t>
      </w:r>
      <w:hyperlink r:id="rId10" w:history="1">
        <w:r w:rsidRPr="00927B90">
          <w:rPr>
            <w:rStyle w:val="Hyperlink"/>
          </w:rPr>
          <w:t xml:space="preserve"> www.panthertrial.org</w:t>
        </w:r>
      </w:hyperlink>
      <w:r w:rsidRPr="00927B90">
        <w:t>.</w:t>
      </w:r>
      <w:ins w:id="30" w:author="Fagbodun, Elizabeth O" w:date="2025-09-22T11:23:00Z" w16du:dateUtc="2025-09-22T10:23:00Z">
        <w:r w:rsidR="00B244A6">
          <w:t>uk</w:t>
        </w:r>
      </w:ins>
      <w:r w:rsidRPr="00927B90">
        <w:t xml:space="preserve"> Together, let’s improve healthcare for everyone."</w:t>
      </w:r>
    </w:p>
    <w:p w14:paraId="333E8DFA" w14:textId="77777777" w:rsidR="00927B90" w:rsidRDefault="00927B90"/>
    <w:sectPr w:rsidR="00927B90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220FD" w14:textId="77777777" w:rsidR="00CC1EA6" w:rsidRDefault="00CC1EA6" w:rsidP="00F5499B">
      <w:pPr>
        <w:spacing w:after="0" w:line="240" w:lineRule="auto"/>
      </w:pPr>
      <w:r>
        <w:separator/>
      </w:r>
    </w:p>
  </w:endnote>
  <w:endnote w:type="continuationSeparator" w:id="0">
    <w:p w14:paraId="121A3862" w14:textId="77777777" w:rsidR="00CC1EA6" w:rsidRDefault="00CC1EA6" w:rsidP="00F54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2C806" w14:textId="5502694F" w:rsidR="00F5499B" w:rsidRDefault="00F5499B">
    <w:pPr>
      <w:pStyle w:val="Footer"/>
    </w:pPr>
    <w:r>
      <w:t xml:space="preserve">PANTHER ANIMATION SCRIPT </w:t>
    </w:r>
  </w:p>
  <w:p w14:paraId="7B49994D" w14:textId="2A5A35B8" w:rsidR="00F5499B" w:rsidRDefault="00F5499B">
    <w:pPr>
      <w:pStyle w:val="Footer"/>
    </w:pPr>
    <w:r>
      <w:t>V</w:t>
    </w:r>
    <w:ins w:id="31" w:author="Fagbodun, Elizabeth O" w:date="2025-09-22T10:39:00Z" w16du:dateUtc="2025-09-22T09:39:00Z">
      <w:r w:rsidR="000143F3">
        <w:t>2</w:t>
      </w:r>
    </w:ins>
    <w:del w:id="32" w:author="Fagbodun, Elizabeth O" w:date="2025-09-22T10:39:00Z" w16du:dateUtc="2025-09-22T09:39:00Z">
      <w:r w:rsidDel="000143F3">
        <w:delText>1</w:delText>
      </w:r>
    </w:del>
    <w:del w:id="33" w:author="Fagbodun, Elizabeth O" w:date="2025-09-22T11:24:00Z" w16du:dateUtc="2025-09-22T10:24:00Z">
      <w:r w:rsidDel="00BE538C">
        <w:delText>.0</w:delText>
      </w:r>
      <w:r w:rsidR="000E49C0" w:rsidDel="00BE538C">
        <w:delText>3</w:delText>
      </w:r>
    </w:del>
    <w:ins w:id="34" w:author="Fagbodun, Elizabeth O" w:date="2025-09-22T11:24:00Z" w16du:dateUtc="2025-09-22T10:24:00Z">
      <w:r w:rsidR="00BE538C">
        <w:t>19</w:t>
      </w:r>
    </w:ins>
    <w:r>
      <w:t>.0</w:t>
    </w:r>
    <w:ins w:id="35" w:author="Fagbodun, Elizabeth O" w:date="2025-09-22T11:24:00Z" w16du:dateUtc="2025-09-22T10:24:00Z">
      <w:r w:rsidR="00BE538C">
        <w:t>8</w:t>
      </w:r>
    </w:ins>
    <w:del w:id="36" w:author="Fagbodun, Elizabeth O" w:date="2025-09-22T11:24:00Z" w16du:dateUtc="2025-09-22T10:24:00Z">
      <w:r w:rsidR="000E49C0" w:rsidDel="00BE538C">
        <w:delText>3</w:delText>
      </w:r>
    </w:del>
    <w:r>
      <w:t>.2025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5D4B" w14:textId="77777777" w:rsidR="00CC1EA6" w:rsidRDefault="00CC1EA6" w:rsidP="00F5499B">
      <w:pPr>
        <w:spacing w:after="0" w:line="240" w:lineRule="auto"/>
      </w:pPr>
      <w:r>
        <w:separator/>
      </w:r>
    </w:p>
  </w:footnote>
  <w:footnote w:type="continuationSeparator" w:id="0">
    <w:p w14:paraId="187CD7BC" w14:textId="77777777" w:rsidR="00CC1EA6" w:rsidRDefault="00CC1EA6" w:rsidP="00F5499B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Fagbodun, Elizabeth O">
    <w15:presenceInfo w15:providerId="AD" w15:userId="S::efagbodu@ic.ac.uk::218984c7-158a-4049-b134-498ce129031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B90"/>
    <w:rsid w:val="000143F3"/>
    <w:rsid w:val="0003722D"/>
    <w:rsid w:val="00044A27"/>
    <w:rsid w:val="00076A4B"/>
    <w:rsid w:val="00082F4E"/>
    <w:rsid w:val="000D744B"/>
    <w:rsid w:val="000E49C0"/>
    <w:rsid w:val="000E6512"/>
    <w:rsid w:val="000E77F2"/>
    <w:rsid w:val="00153DFD"/>
    <w:rsid w:val="001720A0"/>
    <w:rsid w:val="001D38C4"/>
    <w:rsid w:val="00225C82"/>
    <w:rsid w:val="0023633D"/>
    <w:rsid w:val="0024622F"/>
    <w:rsid w:val="002C7A88"/>
    <w:rsid w:val="002F466F"/>
    <w:rsid w:val="002F515B"/>
    <w:rsid w:val="00310C6A"/>
    <w:rsid w:val="00344091"/>
    <w:rsid w:val="00366655"/>
    <w:rsid w:val="003A0190"/>
    <w:rsid w:val="004502A6"/>
    <w:rsid w:val="00484667"/>
    <w:rsid w:val="004A0440"/>
    <w:rsid w:val="004D09A1"/>
    <w:rsid w:val="004F7821"/>
    <w:rsid w:val="005672E1"/>
    <w:rsid w:val="0058449C"/>
    <w:rsid w:val="005D4D16"/>
    <w:rsid w:val="005D75BF"/>
    <w:rsid w:val="005E0A90"/>
    <w:rsid w:val="006F73C8"/>
    <w:rsid w:val="007103E7"/>
    <w:rsid w:val="00717F4B"/>
    <w:rsid w:val="00727C19"/>
    <w:rsid w:val="00765066"/>
    <w:rsid w:val="007B1368"/>
    <w:rsid w:val="007D1D2A"/>
    <w:rsid w:val="00856C3B"/>
    <w:rsid w:val="00862E8B"/>
    <w:rsid w:val="008774EB"/>
    <w:rsid w:val="00877810"/>
    <w:rsid w:val="008D7872"/>
    <w:rsid w:val="008E6AFA"/>
    <w:rsid w:val="00902581"/>
    <w:rsid w:val="00914431"/>
    <w:rsid w:val="00927B90"/>
    <w:rsid w:val="009C009C"/>
    <w:rsid w:val="00A04B5B"/>
    <w:rsid w:val="00A07549"/>
    <w:rsid w:val="00A13A67"/>
    <w:rsid w:val="00A46DF0"/>
    <w:rsid w:val="00AA7F0B"/>
    <w:rsid w:val="00B24193"/>
    <w:rsid w:val="00B244A6"/>
    <w:rsid w:val="00B62147"/>
    <w:rsid w:val="00B62787"/>
    <w:rsid w:val="00B63244"/>
    <w:rsid w:val="00B97E39"/>
    <w:rsid w:val="00BA2004"/>
    <w:rsid w:val="00BB7F73"/>
    <w:rsid w:val="00BE538C"/>
    <w:rsid w:val="00C06131"/>
    <w:rsid w:val="00C07962"/>
    <w:rsid w:val="00C1292C"/>
    <w:rsid w:val="00C13543"/>
    <w:rsid w:val="00C3642F"/>
    <w:rsid w:val="00CC1EA6"/>
    <w:rsid w:val="00D07DD9"/>
    <w:rsid w:val="00D4145F"/>
    <w:rsid w:val="00D82EA1"/>
    <w:rsid w:val="00DF17A7"/>
    <w:rsid w:val="00E05120"/>
    <w:rsid w:val="00E1619D"/>
    <w:rsid w:val="00E669D8"/>
    <w:rsid w:val="00F07BB5"/>
    <w:rsid w:val="00F406C0"/>
    <w:rsid w:val="00F5499B"/>
    <w:rsid w:val="00F5699F"/>
    <w:rsid w:val="00F9453B"/>
    <w:rsid w:val="00FB0388"/>
    <w:rsid w:val="02E6735A"/>
    <w:rsid w:val="03F29AA4"/>
    <w:rsid w:val="047AA45F"/>
    <w:rsid w:val="04D36892"/>
    <w:rsid w:val="0635F4BB"/>
    <w:rsid w:val="06B9BBD0"/>
    <w:rsid w:val="06F543E7"/>
    <w:rsid w:val="0761B76C"/>
    <w:rsid w:val="08D43C37"/>
    <w:rsid w:val="0B1BC416"/>
    <w:rsid w:val="0DEF249E"/>
    <w:rsid w:val="0E6B3EDD"/>
    <w:rsid w:val="0ED92397"/>
    <w:rsid w:val="0EF699BC"/>
    <w:rsid w:val="0F6152B1"/>
    <w:rsid w:val="0F67A797"/>
    <w:rsid w:val="105EA158"/>
    <w:rsid w:val="10F0005B"/>
    <w:rsid w:val="12F8324A"/>
    <w:rsid w:val="13675505"/>
    <w:rsid w:val="150199B9"/>
    <w:rsid w:val="1614F00F"/>
    <w:rsid w:val="16A1EF85"/>
    <w:rsid w:val="16B920E5"/>
    <w:rsid w:val="18797625"/>
    <w:rsid w:val="1970E271"/>
    <w:rsid w:val="19ADB020"/>
    <w:rsid w:val="1CE1C856"/>
    <w:rsid w:val="1FD3DBEA"/>
    <w:rsid w:val="21FF09F2"/>
    <w:rsid w:val="22133C1C"/>
    <w:rsid w:val="22D7EF8A"/>
    <w:rsid w:val="23A0F4A7"/>
    <w:rsid w:val="23E4ABE8"/>
    <w:rsid w:val="24827CCD"/>
    <w:rsid w:val="255152F9"/>
    <w:rsid w:val="25F82802"/>
    <w:rsid w:val="2681E07D"/>
    <w:rsid w:val="27B5B967"/>
    <w:rsid w:val="280D25BD"/>
    <w:rsid w:val="281F9D73"/>
    <w:rsid w:val="29206905"/>
    <w:rsid w:val="2A503B45"/>
    <w:rsid w:val="2A8D57DE"/>
    <w:rsid w:val="2ABB5443"/>
    <w:rsid w:val="2C42D6CE"/>
    <w:rsid w:val="2CA698F8"/>
    <w:rsid w:val="2CDF5B34"/>
    <w:rsid w:val="2D8F3B25"/>
    <w:rsid w:val="2D8FB600"/>
    <w:rsid w:val="2EB2C60A"/>
    <w:rsid w:val="2ECB22EE"/>
    <w:rsid w:val="2F5B05EC"/>
    <w:rsid w:val="2FF432D7"/>
    <w:rsid w:val="2FF4B9E1"/>
    <w:rsid w:val="300F2D45"/>
    <w:rsid w:val="3022E167"/>
    <w:rsid w:val="303D1094"/>
    <w:rsid w:val="30A5B3CA"/>
    <w:rsid w:val="30F2D9BB"/>
    <w:rsid w:val="3133A23E"/>
    <w:rsid w:val="3165B549"/>
    <w:rsid w:val="31DC728B"/>
    <w:rsid w:val="32363909"/>
    <w:rsid w:val="33519F6E"/>
    <w:rsid w:val="339B08D3"/>
    <w:rsid w:val="33AED749"/>
    <w:rsid w:val="33D0CC16"/>
    <w:rsid w:val="3419534D"/>
    <w:rsid w:val="347E6BC6"/>
    <w:rsid w:val="35419C14"/>
    <w:rsid w:val="368BC42B"/>
    <w:rsid w:val="371A433C"/>
    <w:rsid w:val="3C371C57"/>
    <w:rsid w:val="3CF397D6"/>
    <w:rsid w:val="3D83C6B2"/>
    <w:rsid w:val="3DCAD3DB"/>
    <w:rsid w:val="3E449C06"/>
    <w:rsid w:val="3EEC8BC1"/>
    <w:rsid w:val="3F72C87E"/>
    <w:rsid w:val="3F8746A9"/>
    <w:rsid w:val="40EA5A17"/>
    <w:rsid w:val="41014D4A"/>
    <w:rsid w:val="414EF069"/>
    <w:rsid w:val="4278351B"/>
    <w:rsid w:val="43E9C730"/>
    <w:rsid w:val="44EF216B"/>
    <w:rsid w:val="4588A0AF"/>
    <w:rsid w:val="47A3A928"/>
    <w:rsid w:val="47CCBAB8"/>
    <w:rsid w:val="47F60C6F"/>
    <w:rsid w:val="484543FD"/>
    <w:rsid w:val="48EC042D"/>
    <w:rsid w:val="4901BB31"/>
    <w:rsid w:val="49CBCC55"/>
    <w:rsid w:val="4A273BE2"/>
    <w:rsid w:val="4C1CDDE2"/>
    <w:rsid w:val="4C80320E"/>
    <w:rsid w:val="4D1A59A3"/>
    <w:rsid w:val="4D911373"/>
    <w:rsid w:val="4F854E58"/>
    <w:rsid w:val="50B4F484"/>
    <w:rsid w:val="51C57F58"/>
    <w:rsid w:val="5212369E"/>
    <w:rsid w:val="52DE4DB3"/>
    <w:rsid w:val="534F5FD8"/>
    <w:rsid w:val="53A70C18"/>
    <w:rsid w:val="57A240CD"/>
    <w:rsid w:val="58068ABC"/>
    <w:rsid w:val="5AAF27DC"/>
    <w:rsid w:val="5AD38CFE"/>
    <w:rsid w:val="5BBBC849"/>
    <w:rsid w:val="5BD78AF5"/>
    <w:rsid w:val="5CE00F55"/>
    <w:rsid w:val="5D6BF74A"/>
    <w:rsid w:val="5F49143F"/>
    <w:rsid w:val="5FBCCF5F"/>
    <w:rsid w:val="6109D59C"/>
    <w:rsid w:val="61817D9E"/>
    <w:rsid w:val="61DF9982"/>
    <w:rsid w:val="62A46877"/>
    <w:rsid w:val="62B9F0ED"/>
    <w:rsid w:val="6478F61A"/>
    <w:rsid w:val="65531AE0"/>
    <w:rsid w:val="65860428"/>
    <w:rsid w:val="65EA68D7"/>
    <w:rsid w:val="665B15FB"/>
    <w:rsid w:val="69527327"/>
    <w:rsid w:val="69A16EC4"/>
    <w:rsid w:val="6AAA3AC6"/>
    <w:rsid w:val="6B5F3C60"/>
    <w:rsid w:val="6BE3963E"/>
    <w:rsid w:val="6F6CE626"/>
    <w:rsid w:val="70339C2D"/>
    <w:rsid w:val="716D451E"/>
    <w:rsid w:val="7270E017"/>
    <w:rsid w:val="732E696E"/>
    <w:rsid w:val="7491E06F"/>
    <w:rsid w:val="750DDBB7"/>
    <w:rsid w:val="7538E607"/>
    <w:rsid w:val="76B59F42"/>
    <w:rsid w:val="77744E6C"/>
    <w:rsid w:val="77FD4441"/>
    <w:rsid w:val="7B721564"/>
    <w:rsid w:val="7D27F361"/>
    <w:rsid w:val="7E092672"/>
    <w:rsid w:val="7F09BAC8"/>
    <w:rsid w:val="7FA9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102C4A"/>
  <w15:chartTrackingRefBased/>
  <w15:docId w15:val="{C6948E68-0B9B-42E9-A568-25033F47D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27B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7B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27B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7B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27B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27B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27B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27B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27B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7B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7B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7B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7B9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7B9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7B9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27B9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27B9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27B9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27B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7B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7B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27B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27B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27B9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27B9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27B9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7B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7B9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27B9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27B9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27B90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B62147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21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2147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549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499B"/>
  </w:style>
  <w:style w:type="paragraph" w:styleId="Footer">
    <w:name w:val="footer"/>
    <w:basedOn w:val="Normal"/>
    <w:link w:val="FooterChar"/>
    <w:uiPriority w:val="99"/>
    <w:unhideWhenUsed/>
    <w:rsid w:val="00F549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49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4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http://www.panthertrial.org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4733a00-f160-4d8a-a8ce-20d4fc8c8cbd">
      <Terms xmlns="http://schemas.microsoft.com/office/infopath/2007/PartnerControls"/>
    </lcf76f155ced4ddcb4097134ff3c332f>
    <TaxCatchAll xmlns="00e30c9c-22c8-4e54-88f8-7f24e5a05ad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D2CEA8A7BDDA4FBC2A214595BFB666" ma:contentTypeVersion="19" ma:contentTypeDescription="Create a new document." ma:contentTypeScope="" ma:versionID="faaa86e22eed42d91ab9a032ef78cc2d">
  <xsd:schema xmlns:xsd="http://www.w3.org/2001/XMLSchema" xmlns:xs="http://www.w3.org/2001/XMLSchema" xmlns:p="http://schemas.microsoft.com/office/2006/metadata/properties" xmlns:ns2="84733a00-f160-4d8a-a8ce-20d4fc8c8cbd" xmlns:ns3="00e30c9c-22c8-4e54-88f8-7f24e5a05ad7" targetNamespace="http://schemas.microsoft.com/office/2006/metadata/properties" ma:root="true" ma:fieldsID="a8816c3e8eaa1b36cb5f7c60554ca9b0" ns2:_="" ns3:_="">
    <xsd:import namespace="84733a00-f160-4d8a-a8ce-20d4fc8c8cbd"/>
    <xsd:import namespace="00e30c9c-22c8-4e54-88f8-7f24e5a05a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33a00-f160-4d8a-a8ce-20d4fc8c8c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4661dae-d6df-48fc-a54e-a577d2899e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e30c9c-22c8-4e54-88f8-7f24e5a05ad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1a8a83f6-029d-4fff-be50-5a88e960ea95}" ma:internalName="TaxCatchAll" ma:showField="CatchAllData" ma:web="00e30c9c-22c8-4e54-88f8-7f24e5a05a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916370-F330-4AF1-A7CA-FFA303067064}">
  <ds:schemaRefs>
    <ds:schemaRef ds:uri="http://schemas.microsoft.com/office/2006/metadata/properties"/>
    <ds:schemaRef ds:uri="http://schemas.microsoft.com/office/infopath/2007/PartnerControls"/>
    <ds:schemaRef ds:uri="84733a00-f160-4d8a-a8ce-20d4fc8c8cbd"/>
    <ds:schemaRef ds:uri="00e30c9c-22c8-4e54-88f8-7f24e5a05ad7"/>
  </ds:schemaRefs>
</ds:datastoreItem>
</file>

<file path=customXml/itemProps2.xml><?xml version="1.0" encoding="utf-8"?>
<ds:datastoreItem xmlns:ds="http://schemas.openxmlformats.org/officeDocument/2006/customXml" ds:itemID="{8B601C6C-4840-4A8D-B731-A1DB339E7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733a00-f160-4d8a-a8ce-20d4fc8c8cbd"/>
    <ds:schemaRef ds:uri="00e30c9c-22c8-4e54-88f8-7f24e5a05a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309C00-DC59-4CC4-8B91-120334EFED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316595-A033-4C38-AD55-8923E41BB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Hetherington, Michael A F J</dc:creator>
  <cp:keywords/>
  <dc:description/>
  <cp:lastModifiedBy>Fagbodun, Elizabeth O</cp:lastModifiedBy>
  <cp:revision>2</cp:revision>
  <dcterms:created xsi:type="dcterms:W3CDTF">2025-09-22T10:25:00Z</dcterms:created>
  <dcterms:modified xsi:type="dcterms:W3CDTF">2025-09-22T10:25:00Z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0x010100C5D2CEA8A7BDDA4FBC2A214595BFB666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_activity">
    <vt:lpwstr>{"FileActivityType":"6","FileActivityTimeStamp":"2025-01-15T12:27:37.807Z","FileActivityUsersOnPage":[{"DisplayName":"Fagbodun, Elizabeth O","Id":"efagbodu@ic.ac.uk"}],"FileActivityNavigationId":null}</vt:lpwstr>
  </property>
  <property fmtid="{D5CDD505-2E9C-101B-9397-08002B2CF9AE}" pid="7" name="TriggerFlowInfo">
    <vt:lpwstr/>
  </property>
</Properties>
</file>